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7686" w:rsidRDefault="00887686">
      <w:pPr>
        <w:rPr>
          <w:lang w:val="en-US"/>
        </w:rPr>
      </w:pPr>
    </w:p>
    <w:p w:rsidR="00D976A8" w:rsidRDefault="00D976A8">
      <w:pPr>
        <w:rPr>
          <w:lang w:val="en-US"/>
        </w:rPr>
      </w:pPr>
    </w:p>
    <w:p w:rsidR="00D976A8" w:rsidRPr="00D976A8" w:rsidRDefault="00D976A8" w:rsidP="00D976A8">
      <w:pPr>
        <w:spacing w:after="120" w:line="240" w:lineRule="auto"/>
        <w:ind w:right="-7" w:firstLine="567"/>
        <w:jc w:val="right"/>
        <w:rPr>
          <w:rFonts w:ascii="GHEA Grapalat" w:eastAsia="Times New Roman" w:hAnsi="GHEA Grapalat" w:cs="Sylfaen"/>
          <w:i/>
          <w:sz w:val="18"/>
          <w:szCs w:val="24"/>
          <w:lang w:val="en-US"/>
        </w:rPr>
      </w:pPr>
      <w:r w:rsidRPr="00D976A8">
        <w:rPr>
          <w:rFonts w:ascii="GHEA Grapalat" w:eastAsia="Times New Roman" w:hAnsi="GHEA Grapalat" w:cs="Sylfaen"/>
          <w:i/>
          <w:sz w:val="18"/>
          <w:szCs w:val="24"/>
          <w:lang w:val="en-US"/>
        </w:rPr>
        <w:t xml:space="preserve">                                                                                            </w:t>
      </w:r>
    </w:p>
    <w:p w:rsidR="00D976A8" w:rsidRPr="00D976A8" w:rsidRDefault="00D976A8" w:rsidP="00D976A8">
      <w:pPr>
        <w:spacing w:after="0" w:line="360" w:lineRule="auto"/>
        <w:ind w:firstLine="567"/>
        <w:jc w:val="right"/>
        <w:rPr>
          <w:rFonts w:ascii="GHEA Grapalat" w:eastAsia="Times New Roman" w:hAnsi="GHEA Grapalat" w:cs="Sylfaen"/>
          <w:i/>
          <w:sz w:val="16"/>
          <w:szCs w:val="24"/>
          <w:lang w:val="hy-AM"/>
        </w:rPr>
      </w:pPr>
      <w:r w:rsidRPr="00D976A8">
        <w:rPr>
          <w:rFonts w:ascii="GHEA Grapalat" w:eastAsia="Times New Roman" w:hAnsi="GHEA Grapalat" w:cs="Sylfaen"/>
          <w:i/>
          <w:sz w:val="16"/>
          <w:szCs w:val="24"/>
          <w:lang w:val="en-US"/>
        </w:rPr>
        <w:t xml:space="preserve">Appendix N </w:t>
      </w:r>
      <w:r w:rsidRPr="00D976A8">
        <w:rPr>
          <w:rFonts w:ascii="GHEA Grapalat" w:eastAsia="Times New Roman" w:hAnsi="GHEA Grapalat" w:cs="Sylfaen"/>
          <w:i/>
          <w:sz w:val="16"/>
          <w:szCs w:val="24"/>
          <w:lang w:val="hy-AM"/>
        </w:rPr>
        <w:t>8:</w:t>
      </w:r>
    </w:p>
    <w:p w:rsidR="00D976A8" w:rsidRPr="00D976A8" w:rsidRDefault="00D976A8" w:rsidP="00D976A8">
      <w:pPr>
        <w:spacing w:after="0" w:line="480" w:lineRule="auto"/>
        <w:ind w:firstLine="567"/>
        <w:jc w:val="right"/>
        <w:rPr>
          <w:rFonts w:ascii="GHEA Grapalat" w:eastAsia="Times New Roman" w:hAnsi="GHEA Grapalat" w:cs="Sylfaen"/>
          <w:i/>
          <w:sz w:val="16"/>
          <w:szCs w:val="24"/>
          <w:lang w:val="hy-AM"/>
        </w:rPr>
      </w:pPr>
      <w:r w:rsidRPr="00D976A8">
        <w:rPr>
          <w:rFonts w:ascii="GHEA Grapalat" w:eastAsia="Times New Roman" w:hAnsi="GHEA Grapalat" w:cs="Sylfaen"/>
          <w:i/>
          <w:sz w:val="16"/>
          <w:szCs w:val="24"/>
          <w:lang w:val="hy-AM"/>
        </w:rPr>
        <w:t xml:space="preserve">                                                                                                           </w:t>
      </w:r>
      <w:r w:rsidRPr="00D976A8">
        <w:rPr>
          <w:rFonts w:ascii="GHEA Grapalat" w:eastAsia="Times New Roman" w:hAnsi="GHEA Grapalat" w:cs="Sylfaen"/>
          <w:i/>
          <w:sz w:val="16"/>
          <w:szCs w:val="24"/>
          <w:lang w:val="en-US"/>
        </w:rPr>
        <w:t xml:space="preserve"> </w:t>
      </w:r>
      <w:r w:rsidRPr="00D976A8">
        <w:rPr>
          <w:rFonts w:ascii="GHEA Grapalat" w:eastAsia="Times New Roman" w:hAnsi="GHEA Grapalat" w:cs="Sylfaen"/>
          <w:i/>
          <w:sz w:val="16"/>
          <w:szCs w:val="24"/>
          <w:lang w:val="hy-AM"/>
        </w:rPr>
        <w:t xml:space="preserve"> </w:t>
      </w:r>
      <w:r w:rsidRPr="00D976A8">
        <w:rPr>
          <w:rFonts w:ascii="GHEA Grapalat" w:eastAsia="Times New Roman" w:hAnsi="GHEA Grapalat" w:cs="Sylfaen"/>
          <w:i/>
          <w:sz w:val="16"/>
          <w:szCs w:val="24"/>
          <w:lang w:val="en-US"/>
        </w:rPr>
        <w:t xml:space="preserve">Of Finance Minister 20 </w:t>
      </w:r>
      <w:r w:rsidRPr="00D976A8">
        <w:rPr>
          <w:rFonts w:ascii="GHEA Grapalat" w:eastAsia="Times New Roman" w:hAnsi="GHEA Grapalat" w:cs="Sylfaen"/>
          <w:i/>
          <w:sz w:val="16"/>
          <w:szCs w:val="24"/>
          <w:lang w:val="hy-AM"/>
        </w:rPr>
        <w:t xml:space="preserve">22 </w:t>
      </w:r>
      <w:r w:rsidRPr="00D976A8">
        <w:rPr>
          <w:rFonts w:ascii="GHEA Grapalat" w:eastAsia="Times New Roman" w:hAnsi="GHEA Grapalat" w:cs="Sylfaen"/>
          <w:i/>
          <w:sz w:val="16"/>
          <w:szCs w:val="24"/>
          <w:lang w:val="en-US"/>
        </w:rPr>
        <w:t xml:space="preserve">_ </w:t>
      </w:r>
      <w:r w:rsidRPr="00D976A8">
        <w:rPr>
          <w:rFonts w:ascii="GHEA Grapalat" w:eastAsia="Times New Roman" w:hAnsi="GHEA Grapalat" w:cs="Sylfaen"/>
          <w:i/>
          <w:sz w:val="16"/>
          <w:szCs w:val="24"/>
          <w:lang w:val="hy-AM"/>
        </w:rPr>
        <w:t>May 31</w:t>
      </w:r>
    </w:p>
    <w:p w:rsidR="00D976A8" w:rsidRPr="00D976A8" w:rsidRDefault="00D976A8" w:rsidP="00D976A8">
      <w:pPr>
        <w:spacing w:after="0" w:line="240" w:lineRule="auto"/>
        <w:ind w:right="-7" w:firstLine="567"/>
        <w:jc w:val="right"/>
        <w:rPr>
          <w:rFonts w:ascii="GHEA Grapalat" w:eastAsia="Times New Roman" w:hAnsi="GHEA Grapalat" w:cs="Sylfaen"/>
          <w:i/>
          <w:sz w:val="18"/>
          <w:szCs w:val="20"/>
          <w:lang w:val="af-ZA" w:eastAsia="ru-RU"/>
        </w:rPr>
      </w:pPr>
      <w:r w:rsidRPr="00D976A8">
        <w:rPr>
          <w:rFonts w:ascii="GHEA Grapalat" w:eastAsia="Times New Roman" w:hAnsi="GHEA Grapalat" w:cs="Sylfaen"/>
          <w:i/>
          <w:sz w:val="16"/>
          <w:szCs w:val="24"/>
          <w:lang w:val="hy-AM"/>
        </w:rPr>
        <w:t>Order N 235 -A</w:t>
      </w:r>
      <w:r w:rsidRPr="00D976A8">
        <w:rPr>
          <w:rFonts w:ascii="GHEA Grapalat" w:eastAsia="Times New Roman" w:hAnsi="GHEA Grapalat" w:cs="Sylfaen"/>
          <w:i/>
          <w:sz w:val="18"/>
          <w:szCs w:val="20"/>
          <w:lang w:val="af-ZA" w:eastAsia="ru-RU"/>
        </w:rPr>
        <w:tab/>
      </w: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ANNOUNCEMENT:</w:t>
      </w: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ABOUT OPEN COMPETITION</w:t>
      </w:r>
    </w:p>
    <w:p w:rsidR="00D976A8" w:rsidRPr="00D976A8" w:rsidRDefault="00D976A8" w:rsidP="00D976A8">
      <w:pPr>
        <w:spacing w:after="0" w:line="240" w:lineRule="auto"/>
        <w:ind w:firstLine="720"/>
        <w:jc w:val="center"/>
        <w:rPr>
          <w:rFonts w:ascii="GHEA Grapalat" w:eastAsia="Times New Roman" w:hAnsi="GHEA Grapalat" w:cs="Times New Roman"/>
          <w:sz w:val="24"/>
          <w:szCs w:val="24"/>
          <w:lang w:val="af-ZA"/>
        </w:rPr>
      </w:pP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This text of the announcement has been approved by the evaluation committee</w:t>
      </w: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20 By the decision of "June" 22 "24" "01"</w:t>
      </w:r>
    </w:p>
    <w:p w:rsidR="00D976A8" w:rsidRPr="00D976A8" w:rsidRDefault="00D976A8" w:rsidP="00D976A8">
      <w:pPr>
        <w:spacing w:after="0" w:line="240" w:lineRule="auto"/>
        <w:ind w:firstLine="720"/>
        <w:jc w:val="center"/>
        <w:rPr>
          <w:rFonts w:ascii="GHEA Grapalat" w:eastAsia="Times New Roman" w:hAnsi="GHEA Grapalat" w:cs="Times New Roman"/>
          <w:sz w:val="20"/>
          <w:szCs w:val="20"/>
          <w:lang w:val="af-ZA"/>
        </w:rPr>
      </w:pPr>
    </w:p>
    <w:p w:rsidR="00755326" w:rsidRPr="00755326" w:rsidRDefault="00D976A8" w:rsidP="00755326">
      <w:pPr>
        <w:pStyle w:val="a5"/>
        <w:widowControl w:val="0"/>
        <w:spacing w:after="160" w:line="240" w:lineRule="auto"/>
        <w:jc w:val="center"/>
        <w:rPr>
          <w:rFonts w:ascii="GHEA Grapalat" w:eastAsia="Times New Roman" w:hAnsi="GHEA Grapalat" w:cs="Times New Roman"/>
          <w:sz w:val="24"/>
          <w:szCs w:val="24"/>
          <w:lang w:val="en-US" w:eastAsia="ru-RU" w:bidi="ru-RU"/>
        </w:rPr>
      </w:pPr>
      <w:r w:rsidRPr="00D976A8">
        <w:rPr>
          <w:rFonts w:ascii="GHEA Grapalat" w:eastAsia="Times New Roman" w:hAnsi="GHEA Grapalat" w:cs="Times New Roman"/>
          <w:sz w:val="20"/>
          <w:szCs w:val="20"/>
          <w:lang w:val="af-ZA"/>
        </w:rPr>
        <w:t xml:space="preserve">Procedure code: </w:t>
      </w:r>
      <w:r w:rsidR="00755326" w:rsidRPr="00755326">
        <w:rPr>
          <w:rFonts w:ascii="GHEA Grapalat" w:eastAsia="Times New Roman" w:hAnsi="GHEA Grapalat" w:cs="Times New Roman"/>
          <w:sz w:val="24"/>
          <w:szCs w:val="24"/>
          <w:lang w:val="en-US" w:eastAsia="ru-RU" w:bidi="ru-RU"/>
        </w:rPr>
        <w:t>AMXH-</w:t>
      </w:r>
      <w:proofErr w:type="spellStart"/>
      <w:r w:rsidR="00755326" w:rsidRPr="00755326">
        <w:rPr>
          <w:rFonts w:ascii="GHEA Grapalat" w:eastAsia="Times New Roman" w:hAnsi="GHEA Grapalat" w:cs="Times New Roman"/>
          <w:sz w:val="24"/>
          <w:szCs w:val="24"/>
          <w:lang w:val="en-US" w:eastAsia="ru-RU" w:bidi="ru-RU"/>
        </w:rPr>
        <w:t>BMAShDzB</w:t>
      </w:r>
      <w:proofErr w:type="spellEnd"/>
      <w:r w:rsidR="00755326" w:rsidRPr="00755326">
        <w:rPr>
          <w:rFonts w:ascii="GHEA Grapalat" w:eastAsia="Times New Roman" w:hAnsi="GHEA Grapalat" w:cs="Times New Roman"/>
          <w:sz w:val="24"/>
          <w:szCs w:val="24"/>
          <w:lang w:val="en-US" w:eastAsia="ru-RU" w:bidi="ru-RU"/>
        </w:rPr>
        <w:t xml:space="preserve"> -22/05</w:t>
      </w:r>
    </w:p>
    <w:p w:rsidR="00D976A8" w:rsidRPr="00755326" w:rsidRDefault="00D976A8" w:rsidP="00D976A8">
      <w:pPr>
        <w:spacing w:after="0" w:line="240" w:lineRule="auto"/>
        <w:ind w:firstLine="720"/>
        <w:jc w:val="center"/>
        <w:rPr>
          <w:rFonts w:ascii="GHEA Grapalat" w:eastAsia="Times New Roman" w:hAnsi="GHEA Grapalat" w:cs="Times New Roman"/>
          <w:sz w:val="20"/>
          <w:szCs w:val="20"/>
          <w:lang w:val="en-US"/>
        </w:rPr>
      </w:pP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p>
    <w:p w:rsidR="00D976A8" w:rsidRPr="00D976A8" w:rsidRDefault="00D976A8" w:rsidP="00D976A8">
      <w:pPr>
        <w:spacing w:after="0" w:line="240" w:lineRule="auto"/>
        <w:jc w:val="both"/>
        <w:rPr>
          <w:rFonts w:ascii="GHEA Grapalat" w:eastAsia="Times New Roman" w:hAnsi="GHEA Grapalat" w:cs="Times New Roman"/>
          <w:sz w:val="20"/>
          <w:szCs w:val="20"/>
          <w:lang w:val="af-ZA"/>
        </w:rPr>
      </w:pPr>
      <w:r w:rsidRPr="00D976A8">
        <w:rPr>
          <w:rFonts w:ascii="GHEA Grapalat" w:eastAsia="Times New Roman" w:hAnsi="GHEA Grapalat" w:cs="Times New Roman"/>
          <w:i/>
          <w:sz w:val="20"/>
          <w:szCs w:val="24"/>
          <w:lang w:val="af-ZA"/>
        </w:rPr>
        <w:t xml:space="preserve">The client, </w:t>
      </w:r>
      <w:r w:rsidRPr="00D976A8">
        <w:rPr>
          <w:rFonts w:ascii="GHEA Grapalat" w:eastAsia="Times New Roman" w:hAnsi="GHEA Grapalat" w:cs="Times New Roman"/>
          <w:b/>
          <w:i/>
          <w:sz w:val="20"/>
          <w:szCs w:val="24"/>
          <w:lang w:val="af-ZA"/>
        </w:rPr>
        <w:t xml:space="preserve">Khoy community municipality </w:t>
      </w:r>
      <w:r w:rsidRPr="00D976A8">
        <w:rPr>
          <w:rFonts w:ascii="GHEA Grapalat" w:eastAsia="Times New Roman" w:hAnsi="GHEA Grapalat" w:cs="Times New Roman"/>
          <w:i/>
          <w:sz w:val="20"/>
          <w:szCs w:val="24"/>
          <w:lang w:val="af-ZA"/>
        </w:rPr>
        <w:t xml:space="preserve">, which is located at </w:t>
      </w:r>
      <w:r w:rsidRPr="00D976A8">
        <w:rPr>
          <w:rFonts w:ascii="GHEA Grapalat" w:eastAsia="Times New Roman" w:hAnsi="GHEA Grapalat" w:cs="Times New Roman"/>
          <w:b/>
          <w:i/>
          <w:sz w:val="20"/>
          <w:szCs w:val="24"/>
          <w:lang w:val="af-ZA"/>
        </w:rPr>
        <w:t xml:space="preserve">30 M. Mashtots village, Geghakert village, Armavir region, RA </w:t>
      </w:r>
      <w:r w:rsidRPr="00D976A8">
        <w:rPr>
          <w:rFonts w:ascii="GHEA Grapalat" w:eastAsia="Times New Roman" w:hAnsi="GHEA Grapalat" w:cs="Times New Roman"/>
          <w:i/>
          <w:sz w:val="20"/>
          <w:szCs w:val="24"/>
          <w:lang w:val="af-ZA"/>
        </w:rPr>
        <w:t xml:space="preserve">, announces an open tender, which is carried out in one stage </w:t>
      </w:r>
      <w:r w:rsidRPr="00D976A8">
        <w:rPr>
          <w:rFonts w:ascii="GHEA Grapalat" w:eastAsia="Times New Roman" w:hAnsi="GHEA Grapalat" w:cs="Times New Roman"/>
          <w:sz w:val="20"/>
          <w:szCs w:val="20"/>
          <w:lang w:val="hy-AM"/>
        </w:rPr>
        <w:t>.</w:t>
      </w:r>
      <w:r w:rsidRPr="00D976A8">
        <w:rPr>
          <w:rFonts w:ascii="GHEA Grapalat" w:eastAsia="Times New Roman" w:hAnsi="GHEA Grapalat" w:cs="Times New Roman"/>
          <w:sz w:val="20"/>
          <w:szCs w:val="20"/>
          <w:lang w:val="af-ZA"/>
        </w:rPr>
        <w:tab/>
      </w:r>
      <w:bookmarkStart w:id="0" w:name="_Hlk23167417"/>
    </w:p>
    <w:p w:rsidR="00D976A8" w:rsidRPr="00D976A8" w:rsidRDefault="00D976A8" w:rsidP="008A2652">
      <w:pPr>
        <w:spacing w:after="0" w:line="240" w:lineRule="auto"/>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hy-AM"/>
        </w:rPr>
        <w:t xml:space="preserve">selected as a </w:t>
      </w:r>
      <w:r w:rsidRPr="00D976A8">
        <w:rPr>
          <w:rFonts w:ascii="GHEA Grapalat" w:eastAsia="Times New Roman" w:hAnsi="GHEA Grapalat" w:cs="Times New Roman"/>
          <w:sz w:val="20"/>
          <w:szCs w:val="20"/>
          <w:lang w:val="af-ZA"/>
        </w:rPr>
        <w:t xml:space="preserve">result of this procedure </w:t>
      </w:r>
      <w:bookmarkEnd w:id="0"/>
      <w:r w:rsidRPr="00D976A8">
        <w:rPr>
          <w:rFonts w:ascii="GHEA Grapalat" w:eastAsia="Times New Roman" w:hAnsi="GHEA Grapalat" w:cs="Times New Roman"/>
          <w:sz w:val="20"/>
          <w:szCs w:val="20"/>
          <w:lang w:val="af-ZA"/>
        </w:rPr>
        <w:t>will be offered to sign in accordance with the established procedure</w:t>
      </w:r>
      <w:bookmarkStart w:id="1" w:name="_Hlk106798305"/>
      <w:r w:rsidR="008A2652" w:rsidRPr="008A2652">
        <w:rPr>
          <w:rFonts w:ascii="GHEA Grapalat" w:eastAsia="Times New Roman" w:hAnsi="GHEA Grapalat" w:cs="Times New Roman"/>
          <w:b/>
          <w:bCs/>
          <w:sz w:val="20"/>
          <w:szCs w:val="20"/>
          <w:lang w:val="hy-AM"/>
        </w:rPr>
        <w:t>Reconstruction (reconstruction) of drinking water network in Tsaghkalanj settlement of Khoy community</w:t>
      </w:r>
      <w:r w:rsidRPr="00D976A8">
        <w:rPr>
          <w:rFonts w:ascii="GHEA Grapalat" w:eastAsia="Times New Roman" w:hAnsi="GHEA Grapalat" w:cs="Times New Roman"/>
          <w:sz w:val="20"/>
          <w:szCs w:val="20"/>
          <w:lang w:val="af-ZA"/>
        </w:rPr>
        <w:t xml:space="preserve"> </w:t>
      </w:r>
      <w:bookmarkEnd w:id="1"/>
      <w:r w:rsidRPr="00D976A8">
        <w:rPr>
          <w:rFonts w:ascii="GHEA Grapalat" w:eastAsia="Times New Roman" w:hAnsi="GHEA Grapalat" w:cs="Times New Roman"/>
          <w:sz w:val="20"/>
          <w:szCs w:val="20"/>
          <w:lang w:val="af-ZA"/>
        </w:rPr>
        <w:t>performance contract (hereinafter referred to as the contract).</w:t>
      </w:r>
    </w:p>
    <w:p w:rsidR="00D976A8" w:rsidRPr="00D976A8" w:rsidRDefault="00D976A8" w:rsidP="00D976A8">
      <w:pPr>
        <w:spacing w:after="0" w:line="240" w:lineRule="auto"/>
        <w:jc w:val="both"/>
        <w:rPr>
          <w:rFonts w:ascii="GHEA Grapalat" w:eastAsia="Times New Roman" w:hAnsi="GHEA Grapalat" w:cs="Times New Roman"/>
          <w:sz w:val="16"/>
          <w:szCs w:val="16"/>
          <w:lang w:val="af-ZA"/>
        </w:rPr>
      </w:pPr>
      <w:r w:rsidRPr="00D976A8">
        <w:rPr>
          <w:rFonts w:ascii="GHEA Grapalat" w:eastAsia="Times New Roman" w:hAnsi="GHEA Grapalat" w:cs="Times New Roman"/>
          <w:sz w:val="16"/>
          <w:szCs w:val="16"/>
          <w:lang w:val="af-ZA"/>
        </w:rPr>
        <w:t xml:space="preserve">                   </w:t>
      </w:r>
    </w:p>
    <w:p w:rsidR="00D976A8" w:rsidRPr="00D976A8" w:rsidRDefault="00D976A8" w:rsidP="00D976A8">
      <w:pPr>
        <w:spacing w:after="0" w:line="240" w:lineRule="auto"/>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ab/>
        <w:t>According to Article 7 of the RA Law on Procurement, any person, regardless of whether he / she is a foreign natural person, organization or stateless person, has an equal right to participate in this procedure.</w:t>
      </w: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The conditions presented to the persons not entitled to participate in this procedure, as well as to the participants, are defined by the invitation of this procedure.</w:t>
      </w: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 xml:space="preserve">The selected bidder is determined from the number of bidders who submitted bids </w:t>
      </w:r>
      <w:bookmarkStart w:id="2" w:name="_Hlk23167512"/>
      <w:r w:rsidRPr="00D976A8">
        <w:rPr>
          <w:rFonts w:ascii="GHEA Grapalat" w:eastAsia="Times New Roman" w:hAnsi="GHEA Grapalat" w:cs="Times New Roman"/>
          <w:sz w:val="20"/>
          <w:szCs w:val="20"/>
          <w:lang w:val="af-ZA"/>
        </w:rPr>
        <w:t xml:space="preserve">evaluated as satisfactory on non-price terms </w:t>
      </w:r>
      <w:bookmarkEnd w:id="2"/>
      <w:r w:rsidRPr="00D976A8">
        <w:rPr>
          <w:rFonts w:ascii="GHEA Grapalat" w:eastAsia="Times New Roman" w:hAnsi="GHEA Grapalat" w:cs="Times New Roman"/>
          <w:sz w:val="20"/>
          <w:szCs w:val="20"/>
          <w:lang w:val="af-ZA"/>
        </w:rPr>
        <w:t>, on the principle of giving preference to the bidder with the lowest bid.</w:t>
      </w: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The provisions of the WTO Public Procurement Agreement apply to this procedure.</w:t>
      </w:r>
      <w:r w:rsidRPr="00D976A8">
        <w:rPr>
          <w:rFonts w:ascii="GHEA Grapalat" w:eastAsia="Times New Roman" w:hAnsi="GHEA Grapalat" w:cs="Times New Roman"/>
          <w:sz w:val="20"/>
          <w:szCs w:val="20"/>
          <w:vertAlign w:val="superscript"/>
          <w:lang w:val="af-ZA"/>
        </w:rPr>
        <w:footnoteReference w:id="1"/>
      </w: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In case of a request to provide an invitation by electronic form, the customer shall provide the invitation by electronic means free of charge on the working day following the day of receiving the application.</w:t>
      </w:r>
      <w:r w:rsidRPr="00D976A8">
        <w:rPr>
          <w:rFonts w:ascii="GHEA Grapalat" w:eastAsia="Times New Roman" w:hAnsi="GHEA Grapalat" w:cs="Times New Roman"/>
          <w:sz w:val="20"/>
          <w:szCs w:val="20"/>
          <w:lang w:val="af-ZA" w:eastAsia="ru-RU"/>
        </w:rPr>
        <w:t xml:space="preserve"> </w:t>
      </w:r>
      <w:r w:rsidRPr="00D976A8">
        <w:rPr>
          <w:rFonts w:ascii="GHEA Grapalat" w:eastAsia="Times New Roman" w:hAnsi="GHEA Grapalat" w:cs="Times New Roman"/>
          <w:b/>
          <w:sz w:val="20"/>
          <w:szCs w:val="20"/>
          <w:lang w:val="af-ZA"/>
        </w:rPr>
        <w:t xml:space="preserve">Khoy community municipality </w:t>
      </w:r>
      <w:r w:rsidRPr="00D976A8">
        <w:rPr>
          <w:rFonts w:ascii="GHEA Grapalat" w:eastAsia="Times New Roman" w:hAnsi="GHEA Grapalat" w:cs="Times New Roman"/>
          <w:sz w:val="20"/>
          <w:szCs w:val="20"/>
          <w:lang w:val="af-ZA"/>
        </w:rPr>
        <w:t xml:space="preserve">, which is located at </w:t>
      </w:r>
      <w:bookmarkStart w:id="4" w:name="_Hlk106798145"/>
      <w:r w:rsidRPr="00D976A8">
        <w:rPr>
          <w:rFonts w:ascii="GHEA Grapalat" w:eastAsia="Times New Roman" w:hAnsi="GHEA Grapalat" w:cs="Times New Roman"/>
          <w:b/>
          <w:sz w:val="20"/>
          <w:szCs w:val="20"/>
          <w:lang w:val="af-ZA"/>
        </w:rPr>
        <w:t>30 Mashtots village, Geghakert village, Armavir region, RA</w:t>
      </w:r>
      <w:r w:rsidRPr="00D976A8">
        <w:rPr>
          <w:rFonts w:ascii="GHEA Grapalat" w:eastAsia="Times New Roman" w:hAnsi="GHEA Grapalat" w:cs="Times New Roman"/>
          <w:sz w:val="20"/>
          <w:szCs w:val="20"/>
          <w:lang w:val="af-ZA"/>
        </w:rPr>
        <w:t xml:space="preserve">  </w:t>
      </w:r>
      <w:bookmarkEnd w:id="4"/>
      <w:r w:rsidRPr="00D976A8">
        <w:rPr>
          <w:rFonts w:ascii="GHEA Grapalat" w:eastAsia="Times New Roman" w:hAnsi="GHEA Grapalat" w:cs="Times New Roman"/>
          <w:sz w:val="20"/>
          <w:szCs w:val="20"/>
          <w:lang w:val="af-ZA"/>
        </w:rPr>
        <w:t>address, document form</w:t>
      </w:r>
      <w:r w:rsidRPr="00D976A8">
        <w:rPr>
          <w:rFonts w:ascii="GHEA Grapalat" w:eastAsia="Times New Roman" w:hAnsi="GHEA Grapalat" w:cs="Times New Roman"/>
          <w:sz w:val="20"/>
          <w:szCs w:val="20"/>
          <w:lang w:val="af-ZA" w:eastAsia="ru-RU"/>
        </w:rPr>
        <w:t xml:space="preserve"> by </w:t>
      </w:r>
      <w:r w:rsidRPr="00D976A8">
        <w:rPr>
          <w:rFonts w:ascii="GHEA Grapalat" w:eastAsia="Times New Roman" w:hAnsi="GHEA Grapalat" w:cs="Times New Roman"/>
          <w:sz w:val="20"/>
          <w:szCs w:val="20"/>
          <w:lang w:val="hy-AM"/>
        </w:rPr>
        <w:t xml:space="preserve">11 </w:t>
      </w:r>
      <w:r w:rsidRPr="00D976A8">
        <w:rPr>
          <w:rFonts w:ascii="GHEA Grapalat" w:eastAsia="Times New Roman" w:hAnsi="GHEA Grapalat" w:cs="Times New Roman"/>
          <w:sz w:val="20"/>
          <w:szCs w:val="20"/>
          <w:lang w:val="af-ZA"/>
        </w:rPr>
        <w:t xml:space="preserve">a.m. on the </w:t>
      </w:r>
      <w:r w:rsidRPr="00D976A8">
        <w:rPr>
          <w:rFonts w:ascii="GHEA Grapalat" w:eastAsia="Times New Roman" w:hAnsi="GHEA Grapalat" w:cs="Times New Roman"/>
          <w:sz w:val="20"/>
          <w:szCs w:val="20"/>
          <w:u w:val="single"/>
          <w:lang w:val="af-ZA"/>
        </w:rPr>
        <w:t>4</w:t>
      </w:r>
      <w:r w:rsidR="005E4282">
        <w:rPr>
          <w:rFonts w:ascii="GHEA Grapalat" w:eastAsia="Times New Roman" w:hAnsi="GHEA Grapalat" w:cs="Times New Roman"/>
          <w:sz w:val="20"/>
          <w:szCs w:val="20"/>
          <w:u w:val="single"/>
          <w:lang w:val="af-ZA"/>
        </w:rPr>
        <w:t xml:space="preserve">2 </w:t>
      </w:r>
      <w:r w:rsidRPr="00D976A8">
        <w:rPr>
          <w:rFonts w:ascii="GHEA Grapalat" w:eastAsia="Times New Roman" w:hAnsi="GHEA Grapalat" w:cs="Times New Roman"/>
          <w:sz w:val="20"/>
          <w:szCs w:val="20"/>
          <w:u w:val="single"/>
          <w:lang w:val="af-ZA"/>
        </w:rPr>
        <w:t xml:space="preserve">th day from </w:t>
      </w:r>
      <w:r w:rsidRPr="00D976A8">
        <w:rPr>
          <w:rFonts w:ascii="GHEA Grapalat" w:eastAsia="Times New Roman" w:hAnsi="GHEA Grapalat" w:cs="Times New Roman"/>
          <w:sz w:val="20"/>
          <w:szCs w:val="20"/>
          <w:lang w:val="af-ZA"/>
        </w:rPr>
        <w:t>the date of publication of this announcement . 00 In addition to Armenian, applications can also be submitted in English or Russian.</w:t>
      </w:r>
    </w:p>
    <w:p w:rsidR="00D976A8" w:rsidRPr="00D976A8" w:rsidRDefault="00D976A8" w:rsidP="00D976A8">
      <w:pPr>
        <w:spacing w:after="0" w:line="240" w:lineRule="auto"/>
        <w:ind w:firstLine="708"/>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 xml:space="preserve">The opening of bids will take place at </w:t>
      </w:r>
      <w:r w:rsidRPr="00D976A8">
        <w:rPr>
          <w:rFonts w:ascii="GHEA Grapalat" w:eastAsia="Times New Roman" w:hAnsi="GHEA Grapalat" w:cs="Times New Roman"/>
          <w:b/>
          <w:sz w:val="20"/>
          <w:szCs w:val="20"/>
          <w:lang w:val="af-ZA"/>
        </w:rPr>
        <w:t xml:space="preserve">30 M. Mashtots village, Geghakert village, Armavir region, RA </w:t>
      </w:r>
      <w:r w:rsidRPr="00D976A8">
        <w:rPr>
          <w:rFonts w:ascii="GHEA Grapalat" w:eastAsia="Times New Roman" w:hAnsi="GHEA Grapalat" w:cs="Times New Roman"/>
          <w:sz w:val="20"/>
          <w:szCs w:val="20"/>
          <w:lang w:val="af-ZA"/>
        </w:rPr>
        <w:t xml:space="preserve">, </w:t>
      </w:r>
      <w:r w:rsidRPr="005E4282">
        <w:rPr>
          <w:rFonts w:ascii="GHEA Grapalat" w:eastAsia="Times New Roman" w:hAnsi="GHEA Grapalat" w:cs="Times New Roman"/>
          <w:sz w:val="20"/>
          <w:szCs w:val="20"/>
          <w:highlight w:val="yellow"/>
          <w:lang w:val="af-ZA"/>
        </w:rPr>
        <w:t xml:space="preserve">" </w:t>
      </w:r>
      <w:r w:rsidRPr="005E4282">
        <w:rPr>
          <w:rFonts w:ascii="GHEA Grapalat" w:eastAsia="Times New Roman" w:hAnsi="GHEA Grapalat" w:cs="Times New Roman"/>
          <w:sz w:val="20"/>
          <w:szCs w:val="20"/>
          <w:highlight w:val="yellow"/>
          <w:lang w:val="hy-AM"/>
        </w:rPr>
        <w:t xml:space="preserve">2022 </w:t>
      </w:r>
      <w:r w:rsidRPr="005E4282">
        <w:rPr>
          <w:rFonts w:ascii="GHEA Grapalat" w:eastAsia="Times New Roman" w:hAnsi="GHEA Grapalat" w:cs="Times New Roman"/>
          <w:sz w:val="20"/>
          <w:szCs w:val="20"/>
          <w:highlight w:val="yellow"/>
          <w:lang w:val="af-ZA"/>
        </w:rPr>
        <w:t xml:space="preserve">" " </w:t>
      </w:r>
      <w:r w:rsidRPr="005E4282">
        <w:rPr>
          <w:rFonts w:ascii="GHEA Grapalat" w:eastAsia="Times New Roman" w:hAnsi="GHEA Grapalat" w:cs="Times New Roman"/>
          <w:sz w:val="20"/>
          <w:szCs w:val="20"/>
          <w:highlight w:val="yellow"/>
          <w:lang w:val="en-US"/>
        </w:rPr>
        <w:t>August</w:t>
      </w:r>
      <w:r w:rsidRPr="005E4282">
        <w:rPr>
          <w:rFonts w:ascii="GHEA Grapalat" w:eastAsia="Times New Roman" w:hAnsi="GHEA Grapalat" w:cs="Times New Roman"/>
          <w:sz w:val="20"/>
          <w:szCs w:val="20"/>
          <w:highlight w:val="yellow"/>
          <w:lang w:val="af-ZA"/>
        </w:rPr>
        <w:t xml:space="preserve"> </w:t>
      </w:r>
      <w:r w:rsidRPr="005E4282">
        <w:rPr>
          <w:rFonts w:ascii="GHEA Grapalat" w:eastAsia="Times New Roman" w:hAnsi="GHEA Grapalat" w:cs="Times New Roman"/>
          <w:sz w:val="20"/>
          <w:szCs w:val="20"/>
          <w:highlight w:val="yellow"/>
          <w:lang w:val="hy-AM"/>
        </w:rPr>
        <w:t xml:space="preserve"> </w:t>
      </w:r>
      <w:r w:rsidRPr="005E4282">
        <w:rPr>
          <w:rFonts w:ascii="GHEA Grapalat" w:eastAsia="Times New Roman" w:hAnsi="GHEA Grapalat" w:cs="Times New Roman"/>
          <w:sz w:val="20"/>
          <w:szCs w:val="20"/>
          <w:highlight w:val="yellow"/>
          <w:lang w:val="af-ZA"/>
        </w:rPr>
        <w:t xml:space="preserve">»" </w:t>
      </w:r>
      <w:r w:rsidR="005E4282" w:rsidRPr="005E4282">
        <w:rPr>
          <w:rFonts w:ascii="GHEA Grapalat" w:eastAsia="Times New Roman" w:hAnsi="GHEA Grapalat" w:cs="Times New Roman"/>
          <w:sz w:val="20"/>
          <w:szCs w:val="20"/>
          <w:highlight w:val="yellow"/>
          <w:lang w:val="af-ZA"/>
        </w:rPr>
        <w:t>8</w:t>
      </w:r>
      <w:r w:rsidRPr="005E4282">
        <w:rPr>
          <w:rFonts w:ascii="GHEA Grapalat" w:eastAsia="Times New Roman" w:hAnsi="GHEA Grapalat" w:cs="Times New Roman"/>
          <w:sz w:val="20"/>
          <w:szCs w:val="20"/>
          <w:highlight w:val="yellow"/>
          <w:lang w:val="af-ZA"/>
        </w:rPr>
        <w:t xml:space="preserve"> "at </w:t>
      </w:r>
      <w:r w:rsidRPr="005E4282">
        <w:rPr>
          <w:rFonts w:ascii="GHEA Grapalat" w:eastAsia="Times New Roman" w:hAnsi="GHEA Grapalat" w:cs="Times New Roman"/>
          <w:sz w:val="20"/>
          <w:szCs w:val="20"/>
          <w:highlight w:val="yellow"/>
          <w:u w:val="single"/>
          <w:lang w:val="hy-AM"/>
        </w:rPr>
        <w:t xml:space="preserve">11 o'clock. </w:t>
      </w:r>
      <w:r w:rsidRPr="005E4282">
        <w:rPr>
          <w:rFonts w:ascii="GHEA Grapalat" w:eastAsia="Times New Roman" w:hAnsi="GHEA Grapalat" w:cs="Times New Roman"/>
          <w:sz w:val="20"/>
          <w:szCs w:val="20"/>
          <w:highlight w:val="yellow"/>
          <w:u w:val="single"/>
          <w:lang w:val="af-ZA"/>
        </w:rPr>
        <w:t>At 00</w:t>
      </w:r>
      <w:bookmarkStart w:id="5" w:name="_GoBack"/>
      <w:bookmarkEnd w:id="5"/>
      <w:r w:rsidRPr="00D976A8">
        <w:rPr>
          <w:rFonts w:ascii="GHEA Grapalat" w:eastAsia="Times New Roman" w:hAnsi="GHEA Grapalat" w:cs="Times New Roman"/>
          <w:sz w:val="20"/>
          <w:szCs w:val="20"/>
          <w:u w:val="single"/>
          <w:lang w:val="af-ZA"/>
        </w:rPr>
        <w:t xml:space="preserve"> </w:t>
      </w:r>
      <w:r w:rsidRPr="00D976A8">
        <w:rPr>
          <w:rFonts w:ascii="GHEA Grapalat" w:eastAsia="Times New Roman" w:hAnsi="GHEA Grapalat" w:cs="Times New Roman"/>
          <w:sz w:val="20"/>
          <w:szCs w:val="20"/>
          <w:lang w:val="af-ZA"/>
        </w:rPr>
        <w:t>.</w:t>
      </w:r>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hy-AM"/>
        </w:rPr>
      </w:pPr>
      <w:r w:rsidRPr="00D976A8">
        <w:rPr>
          <w:rFonts w:ascii="GHEA Grapalat" w:eastAsia="Times New Roman" w:hAnsi="GHEA Grapalat" w:cs="Times New Roman"/>
          <w:sz w:val="20"/>
          <w:szCs w:val="20"/>
          <w:lang w:val="af-ZA"/>
        </w:rPr>
        <w:t xml:space="preserve">Complaints about this procedure are </w:t>
      </w:r>
      <w:r w:rsidRPr="00D976A8">
        <w:rPr>
          <w:rFonts w:ascii="GHEA Grapalat" w:eastAsia="Times New Roman" w:hAnsi="GHEA Grapalat" w:cs="Times New Roman"/>
          <w:sz w:val="20"/>
          <w:szCs w:val="20"/>
          <w:lang w:val="hy-AM"/>
        </w:rPr>
        <w:t>being processed</w:t>
      </w:r>
      <w:r w:rsidRPr="00D976A8">
        <w:rPr>
          <w:rFonts w:ascii="GHEA Grapalat" w:eastAsia="Times New Roman" w:hAnsi="GHEA Grapalat" w:cs="Times New Roman"/>
          <w:sz w:val="16"/>
          <w:szCs w:val="16"/>
          <w:lang w:val="af-ZA"/>
        </w:rPr>
        <w:t xml:space="preserve"> </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Shopping</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 xml:space="preserve">About </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RA</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by law</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և:</w:t>
      </w:r>
      <w:r w:rsidRPr="00D976A8">
        <w:rPr>
          <w:rFonts w:ascii="GHEA Grapalat" w:eastAsia="Times New Roman" w:hAnsi="GHEA Grapalat" w:cs="Times New Roman"/>
          <w:sz w:val="20"/>
          <w:szCs w:val="20"/>
          <w:lang w:val="af-ZA"/>
        </w:rPr>
        <w:t xml:space="preserve"> </w:t>
      </w:r>
      <w:r w:rsidRPr="00D976A8">
        <w:rPr>
          <w:rFonts w:ascii="GHEA Grapalat" w:eastAsia="Times New Roman" w:hAnsi="GHEA Grapalat" w:cs="Times New Roman"/>
          <w:sz w:val="20"/>
          <w:szCs w:val="20"/>
          <w:lang w:val="hy-AM"/>
        </w:rPr>
        <w:t>In accordance with the procedure defined by the RA Civil Procedure Code.</w:t>
      </w:r>
    </w:p>
    <w:p w:rsidR="00D976A8" w:rsidRPr="00D976A8" w:rsidRDefault="00D976A8" w:rsidP="00D976A8">
      <w:pPr>
        <w:spacing w:after="0" w:line="240" w:lineRule="auto"/>
        <w:ind w:firstLine="708"/>
        <w:jc w:val="both"/>
        <w:rPr>
          <w:rFonts w:ascii="GHEA Grapalat" w:eastAsia="Times New Roman" w:hAnsi="GHEA Grapalat" w:cs="Times New Roman"/>
          <w:sz w:val="20"/>
          <w:szCs w:val="20"/>
          <w:lang w:val="hy-AM"/>
        </w:rPr>
      </w:pPr>
    </w:p>
    <w:p w:rsidR="00D976A8" w:rsidRPr="00D976A8" w:rsidRDefault="00D976A8" w:rsidP="00D976A8">
      <w:pPr>
        <w:spacing w:after="0" w:line="240" w:lineRule="auto"/>
        <w:ind w:firstLine="720"/>
        <w:jc w:val="both"/>
        <w:rPr>
          <w:rFonts w:ascii="GHEA Grapalat" w:eastAsia="Times New Roman" w:hAnsi="GHEA Grapalat" w:cs="Times New Roman"/>
          <w:b/>
          <w:sz w:val="20"/>
          <w:szCs w:val="20"/>
          <w:lang w:val="af-ZA"/>
        </w:rPr>
      </w:pPr>
      <w:r w:rsidRPr="00D976A8">
        <w:rPr>
          <w:rFonts w:ascii="GHEA Grapalat" w:eastAsia="Times New Roman" w:hAnsi="GHEA Grapalat" w:cs="Times New Roman"/>
          <w:sz w:val="20"/>
          <w:szCs w:val="20"/>
          <w:lang w:val="af-ZA"/>
        </w:rPr>
        <w:t xml:space="preserve">For more information on this announcement, please contact </w:t>
      </w:r>
      <w:r w:rsidRPr="00D976A8">
        <w:rPr>
          <w:rFonts w:ascii="GHEA Grapalat" w:eastAsia="Times New Roman" w:hAnsi="GHEA Grapalat" w:cs="Times New Roman"/>
          <w:b/>
          <w:sz w:val="20"/>
          <w:szCs w:val="20"/>
          <w:u w:val="single"/>
          <w:lang w:val="af-ZA"/>
        </w:rPr>
        <w:t xml:space="preserve">Narek Lonyan </w:t>
      </w:r>
      <w:r w:rsidRPr="00D976A8">
        <w:rPr>
          <w:rFonts w:ascii="GHEA Grapalat" w:eastAsia="Times New Roman" w:hAnsi="GHEA Grapalat" w:cs="Times New Roman"/>
          <w:b/>
          <w:sz w:val="20"/>
          <w:szCs w:val="20"/>
          <w:lang w:val="af-ZA"/>
        </w:rPr>
        <w:t>, Secretary of the Evaluation Committee.</w:t>
      </w:r>
    </w:p>
    <w:p w:rsidR="00D976A8" w:rsidRPr="00D976A8" w:rsidRDefault="00D976A8" w:rsidP="00D976A8">
      <w:pPr>
        <w:spacing w:after="0" w:line="240" w:lineRule="auto"/>
        <w:jc w:val="both"/>
        <w:rPr>
          <w:rFonts w:ascii="GHEA Grapalat" w:eastAsia="Times New Roman" w:hAnsi="GHEA Grapalat" w:cs="Times New Roman"/>
          <w:sz w:val="20"/>
          <w:szCs w:val="20"/>
          <w:lang w:val="af-ZA"/>
        </w:rPr>
      </w:pPr>
      <w:r w:rsidRPr="00D976A8">
        <w:rPr>
          <w:rFonts w:ascii="GHEA Grapalat" w:eastAsia="Times New Roman" w:hAnsi="GHEA Grapalat" w:cs="Times New Roman"/>
          <w:sz w:val="20"/>
          <w:szCs w:val="20"/>
          <w:lang w:val="af-ZA"/>
        </w:rPr>
        <w:tab/>
      </w:r>
      <w:r w:rsidRPr="00D976A8">
        <w:rPr>
          <w:rFonts w:ascii="GHEA Grapalat" w:eastAsia="Times New Roman" w:hAnsi="GHEA Grapalat" w:cs="Times New Roman"/>
          <w:sz w:val="20"/>
          <w:szCs w:val="20"/>
          <w:lang w:val="af-ZA"/>
        </w:rPr>
        <w:tab/>
      </w:r>
      <w:r w:rsidRPr="00D976A8">
        <w:rPr>
          <w:rFonts w:ascii="GHEA Grapalat" w:eastAsia="Times New Roman" w:hAnsi="GHEA Grapalat" w:cs="Times New Roman"/>
          <w:sz w:val="20"/>
          <w:szCs w:val="20"/>
          <w:lang w:val="af-ZA"/>
        </w:rPr>
        <w:tab/>
      </w:r>
      <w:r w:rsidRPr="00D976A8">
        <w:rPr>
          <w:rFonts w:ascii="GHEA Grapalat" w:eastAsia="Times New Roman" w:hAnsi="GHEA Grapalat" w:cs="Times New Roman"/>
          <w:sz w:val="20"/>
          <w:szCs w:val="20"/>
          <w:lang w:val="af-ZA"/>
        </w:rPr>
        <w:tab/>
      </w:r>
      <w:r w:rsidRPr="00D976A8">
        <w:rPr>
          <w:rFonts w:ascii="GHEA Grapalat" w:eastAsia="Times New Roman" w:hAnsi="GHEA Grapalat" w:cs="Times New Roman"/>
          <w:sz w:val="20"/>
          <w:szCs w:val="20"/>
          <w:lang w:val="af-ZA"/>
        </w:rPr>
        <w:tab/>
      </w:r>
    </w:p>
    <w:p w:rsidR="00D976A8" w:rsidRPr="00D976A8" w:rsidRDefault="00D976A8" w:rsidP="00D976A8">
      <w:pPr>
        <w:spacing w:after="0" w:line="240" w:lineRule="auto"/>
        <w:ind w:firstLine="720"/>
        <w:jc w:val="both"/>
        <w:rPr>
          <w:rFonts w:ascii="GHEA Grapalat" w:eastAsia="Times New Roman" w:hAnsi="GHEA Grapalat" w:cs="Times New Roman"/>
          <w:b/>
          <w:sz w:val="20"/>
          <w:szCs w:val="20"/>
          <w:u w:val="single"/>
          <w:lang w:val="af-ZA"/>
        </w:rPr>
      </w:pPr>
      <w:r w:rsidRPr="00D976A8">
        <w:rPr>
          <w:rFonts w:ascii="GHEA Grapalat" w:eastAsia="Times New Roman" w:hAnsi="GHEA Grapalat" w:cs="Times New Roman"/>
          <w:sz w:val="20"/>
          <w:szCs w:val="20"/>
          <w:lang w:val="af-ZA"/>
        </w:rPr>
        <w:t xml:space="preserve">Phone: </w:t>
      </w:r>
      <w:r w:rsidRPr="00D976A8">
        <w:rPr>
          <w:rFonts w:ascii="GHEA Grapalat" w:eastAsia="Times New Roman" w:hAnsi="GHEA Grapalat" w:cs="Times New Roman"/>
          <w:b/>
          <w:sz w:val="20"/>
          <w:szCs w:val="20"/>
          <w:u w:val="single"/>
          <w:lang w:val="af-ZA"/>
        </w:rPr>
        <w:t>093-73-83-17</w:t>
      </w:r>
    </w:p>
    <w:p w:rsidR="00D976A8" w:rsidRPr="00D976A8" w:rsidRDefault="00D976A8" w:rsidP="00D976A8">
      <w:pPr>
        <w:spacing w:after="0" w:line="240" w:lineRule="auto"/>
        <w:ind w:firstLine="720"/>
        <w:jc w:val="both"/>
        <w:rPr>
          <w:rFonts w:ascii="GHEA Grapalat" w:eastAsia="Times New Roman" w:hAnsi="GHEA Grapalat" w:cs="Times New Roman"/>
          <w:b/>
          <w:sz w:val="20"/>
          <w:szCs w:val="20"/>
          <w:lang w:val="af-ZA"/>
        </w:rPr>
      </w:pPr>
    </w:p>
    <w:p w:rsidR="00D976A8" w:rsidRPr="00D976A8" w:rsidRDefault="00D976A8" w:rsidP="00D976A8">
      <w:pPr>
        <w:spacing w:after="0" w:line="240" w:lineRule="auto"/>
        <w:ind w:firstLine="720"/>
        <w:jc w:val="both"/>
        <w:rPr>
          <w:rFonts w:ascii="GHEA Grapalat" w:eastAsia="Times New Roman" w:hAnsi="GHEA Grapalat" w:cs="Times New Roman"/>
          <w:sz w:val="20"/>
          <w:szCs w:val="20"/>
          <w:u w:val="single"/>
          <w:lang w:val="af-ZA"/>
        </w:rPr>
      </w:pPr>
      <w:r w:rsidRPr="00D976A8">
        <w:rPr>
          <w:rFonts w:ascii="GHEA Grapalat" w:eastAsia="Times New Roman" w:hAnsi="GHEA Grapalat" w:cs="Times New Roman"/>
          <w:sz w:val="20"/>
          <w:szCs w:val="20"/>
          <w:lang w:val="af-ZA"/>
        </w:rPr>
        <w:t xml:space="preserve">E-mail Email </w:t>
      </w:r>
      <w:r w:rsidRPr="00D976A8">
        <w:rPr>
          <w:rFonts w:ascii="GHEA Grapalat" w:eastAsia="Times New Roman" w:hAnsi="GHEA Grapalat" w:cs="Times New Roman"/>
          <w:sz w:val="20"/>
          <w:szCs w:val="20"/>
          <w:lang w:val="hy-AM"/>
        </w:rPr>
        <w:t xml:space="preserve">: </w:t>
      </w:r>
      <w:bookmarkStart w:id="6" w:name="_Hlk106798542"/>
      <w:r w:rsidRPr="00D976A8">
        <w:rPr>
          <w:rFonts w:ascii="GHEA Grapalat" w:eastAsia="Times New Roman" w:hAnsi="GHEA Grapalat" w:cs="Times New Roman"/>
          <w:b/>
          <w:sz w:val="20"/>
          <w:szCs w:val="20"/>
          <w:lang w:val="af-ZA"/>
        </w:rPr>
        <w:t>nareklevonyan041091@mail.ru.</w:t>
      </w:r>
      <w:bookmarkEnd w:id="6"/>
    </w:p>
    <w:p w:rsidR="00D976A8" w:rsidRPr="00D976A8" w:rsidRDefault="00D976A8" w:rsidP="00D976A8">
      <w:pPr>
        <w:spacing w:after="0" w:line="240" w:lineRule="auto"/>
        <w:ind w:firstLine="720"/>
        <w:jc w:val="both"/>
        <w:rPr>
          <w:rFonts w:ascii="GHEA Grapalat" w:eastAsia="Times New Roman" w:hAnsi="GHEA Grapalat" w:cs="Times New Roman"/>
          <w:sz w:val="20"/>
          <w:szCs w:val="20"/>
          <w:lang w:val="af-ZA"/>
        </w:rPr>
      </w:pPr>
    </w:p>
    <w:p w:rsidR="00D976A8" w:rsidRPr="00D976A8" w:rsidRDefault="00D976A8" w:rsidP="00D976A8">
      <w:pPr>
        <w:spacing w:after="0" w:line="240" w:lineRule="auto"/>
        <w:rPr>
          <w:rFonts w:ascii="GHEA Grapalat" w:eastAsia="Times New Roman" w:hAnsi="GHEA Grapalat" w:cs="Times New Roman"/>
          <w:sz w:val="20"/>
          <w:szCs w:val="20"/>
          <w:u w:val="single"/>
          <w:lang w:val="af-ZA"/>
        </w:rPr>
      </w:pPr>
      <w:r w:rsidRPr="00D976A8">
        <w:rPr>
          <w:rFonts w:ascii="GHEA Grapalat" w:eastAsia="Times New Roman" w:hAnsi="GHEA Grapalat" w:cs="Times New Roman"/>
          <w:sz w:val="20"/>
          <w:szCs w:val="20"/>
          <w:lang w:val="hy-AM"/>
        </w:rPr>
        <w:lastRenderedPageBreak/>
        <w:t xml:space="preserve">                                            </w:t>
      </w:r>
      <w:r w:rsidRPr="00D976A8">
        <w:rPr>
          <w:rFonts w:ascii="GHEA Grapalat" w:eastAsia="Times New Roman" w:hAnsi="GHEA Grapalat" w:cs="Times New Roman"/>
          <w:sz w:val="20"/>
          <w:szCs w:val="20"/>
          <w:lang w:val="af-ZA"/>
        </w:rPr>
        <w:t xml:space="preserve">Customer </w:t>
      </w:r>
      <w:r w:rsidRPr="00D976A8">
        <w:rPr>
          <w:rFonts w:ascii="GHEA Grapalat" w:eastAsia="Times New Roman" w:hAnsi="GHEA Grapalat" w:cs="Times New Roman"/>
          <w:sz w:val="20"/>
          <w:szCs w:val="20"/>
          <w:u w:val="single"/>
          <w:lang w:val="af-ZA"/>
        </w:rPr>
        <w:tab/>
      </w:r>
      <w:bookmarkStart w:id="7" w:name="_Hlk106798255"/>
      <w:r w:rsidRPr="00D976A8">
        <w:rPr>
          <w:rFonts w:ascii="GHEA Grapalat" w:eastAsia="Times New Roman" w:hAnsi="GHEA Grapalat" w:cs="Times New Roman"/>
          <w:b/>
          <w:i/>
          <w:sz w:val="24"/>
          <w:szCs w:val="24"/>
          <w:u w:val="single"/>
          <w:lang w:val="af-ZA"/>
        </w:rPr>
        <w:t>Khoy community hall</w:t>
      </w:r>
      <w:bookmarkEnd w:id="7"/>
    </w:p>
    <w:p w:rsidR="00D976A8" w:rsidRPr="00D976A8" w:rsidRDefault="00D976A8" w:rsidP="00D976A8">
      <w:pPr>
        <w:spacing w:after="0" w:line="240" w:lineRule="auto"/>
        <w:jc w:val="both"/>
        <w:rPr>
          <w:rFonts w:ascii="GHEA Grapalat" w:eastAsia="Times New Roman" w:hAnsi="GHEA Grapalat" w:cs="Times New Roman"/>
          <w:sz w:val="20"/>
          <w:szCs w:val="24"/>
          <w:lang w:val="hy-AM"/>
        </w:rPr>
      </w:pPr>
      <w:r w:rsidRPr="00D976A8">
        <w:rPr>
          <w:rFonts w:ascii="GHEA Grapalat" w:eastAsia="Times New Roman" w:hAnsi="GHEA Grapalat" w:cs="Times New Roman"/>
          <w:i/>
          <w:sz w:val="18"/>
          <w:szCs w:val="18"/>
          <w:highlight w:val="yellow"/>
          <w:lang w:val="hy-AM"/>
        </w:rPr>
        <w:t>THIS PROCUREMENT PROCEDURE IS ORGANIZED IN THE FRAMEWORK OF ARTICLE 15, SECTION 6 OF THE RA LAW ON PROCUREMENT.</w:t>
      </w:r>
    </w:p>
    <w:p w:rsidR="00D976A8" w:rsidRPr="00D976A8" w:rsidRDefault="00D976A8" w:rsidP="00D976A8">
      <w:pPr>
        <w:spacing w:after="120" w:line="240" w:lineRule="auto"/>
        <w:ind w:right="-7" w:firstLine="567"/>
        <w:jc w:val="right"/>
        <w:rPr>
          <w:rFonts w:ascii="GHEA Grapalat" w:eastAsia="Times New Roman" w:hAnsi="GHEA Grapalat" w:cs="Sylfaen"/>
          <w:i/>
          <w:szCs w:val="24"/>
          <w:lang w:val="af-ZA"/>
        </w:rPr>
      </w:pPr>
    </w:p>
    <w:p w:rsidR="00D976A8" w:rsidRPr="00D976A8" w:rsidRDefault="00D976A8">
      <w:pPr>
        <w:rPr>
          <w:lang w:val="af-ZA"/>
        </w:rPr>
      </w:pPr>
    </w:p>
    <w:sectPr w:rsidR="00D976A8" w:rsidRPr="00D976A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46B6" w:rsidRDefault="00B246B6" w:rsidP="00D976A8">
      <w:pPr>
        <w:spacing w:after="0" w:line="240" w:lineRule="auto"/>
      </w:pPr>
      <w:r>
        <w:separator/>
      </w:r>
    </w:p>
  </w:endnote>
  <w:endnote w:type="continuationSeparator" w:id="0">
    <w:p w:rsidR="00B246B6" w:rsidRDefault="00B246B6" w:rsidP="00D976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46B6" w:rsidRDefault="00B246B6" w:rsidP="00D976A8">
      <w:pPr>
        <w:spacing w:after="0" w:line="240" w:lineRule="auto"/>
      </w:pPr>
      <w:r>
        <w:separator/>
      </w:r>
    </w:p>
  </w:footnote>
  <w:footnote w:type="continuationSeparator" w:id="0">
    <w:p w:rsidR="00B246B6" w:rsidRDefault="00B246B6" w:rsidP="00D976A8">
      <w:pPr>
        <w:spacing w:after="0" w:line="240" w:lineRule="auto"/>
      </w:pPr>
      <w:r>
        <w:continuationSeparator/>
      </w:r>
    </w:p>
  </w:footnote>
  <w:footnote w:id="1">
    <w:p w:rsidR="00D976A8" w:rsidRPr="00564DD0" w:rsidDel="009A5190" w:rsidRDefault="00D976A8" w:rsidP="00D976A8">
      <w:pPr>
        <w:pStyle w:val="a3"/>
        <w:jc w:val="both"/>
        <w:rPr>
          <w:rFonts w:ascii="GHEA Grapalat" w:hAnsi="GHEA Grapalat"/>
          <w:i/>
          <w:sz w:val="16"/>
          <w:szCs w:val="16"/>
          <w:lang w:val="hy-AM"/>
        </w:rPr>
      </w:pPr>
    </w:p>
    <w:p w:rsidR="00D976A8" w:rsidRPr="005D7B02" w:rsidDel="009A5190" w:rsidRDefault="00D976A8" w:rsidP="00D976A8">
      <w:pPr>
        <w:pStyle w:val="a3"/>
        <w:jc w:val="both"/>
        <w:rPr>
          <w:del w:id="3" w:author="Vahe Mahtesyan" w:date="2018-02-14T10:15:00Z"/>
          <w:rFonts w:ascii="GHEA Grapalat" w:hAnsi="GHEA Grapalat"/>
          <w:i/>
          <w:sz w:val="16"/>
          <w:szCs w:val="16"/>
          <w:lang w:val="af-ZA"/>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76A8"/>
    <w:rsid w:val="00347FFA"/>
    <w:rsid w:val="005E4282"/>
    <w:rsid w:val="006B26E0"/>
    <w:rsid w:val="00755326"/>
    <w:rsid w:val="007C5A40"/>
    <w:rsid w:val="00887686"/>
    <w:rsid w:val="008A2652"/>
    <w:rsid w:val="00B246B6"/>
    <w:rsid w:val="00D976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976A8"/>
    <w:pPr>
      <w:spacing w:after="0" w:line="240" w:lineRule="auto"/>
    </w:pPr>
    <w:rPr>
      <w:rFonts w:ascii="Times Armenian" w:eastAsia="Times New Roman" w:hAnsi="Times Armenian" w:cs="Times New Roman"/>
      <w:sz w:val="20"/>
      <w:szCs w:val="20"/>
      <w:lang w:eastAsia="ru-RU"/>
    </w:rPr>
  </w:style>
  <w:style w:type="character" w:customStyle="1" w:styleId="a4">
    <w:name w:val="Текст сноски Знак"/>
    <w:basedOn w:val="a0"/>
    <w:link w:val="a3"/>
    <w:semiHidden/>
    <w:rsid w:val="00D976A8"/>
    <w:rPr>
      <w:rFonts w:ascii="Times Armenian" w:eastAsia="Times New Roman" w:hAnsi="Times Armenian" w:cs="Times New Roman"/>
      <w:sz w:val="20"/>
      <w:szCs w:val="20"/>
      <w:lang w:val="en" w:eastAsia="ru-RU"/>
    </w:rPr>
  </w:style>
  <w:style w:type="paragraph" w:styleId="a5">
    <w:name w:val="Body Text Indent"/>
    <w:basedOn w:val="a"/>
    <w:link w:val="a6"/>
    <w:uiPriority w:val="99"/>
    <w:semiHidden/>
    <w:unhideWhenUsed/>
    <w:rsid w:val="00755326"/>
    <w:pPr>
      <w:spacing w:after="120"/>
      <w:ind w:left="283"/>
    </w:pPr>
  </w:style>
  <w:style w:type="character" w:customStyle="1" w:styleId="a6">
    <w:name w:val="Основной текст с отступом Знак"/>
    <w:basedOn w:val="a0"/>
    <w:link w:val="a5"/>
    <w:uiPriority w:val="99"/>
    <w:semiHidden/>
    <w:rsid w:val="0075532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rsid w:val="00D976A8"/>
    <w:pPr>
      <w:spacing w:after="0" w:line="240" w:lineRule="auto"/>
    </w:pPr>
    <w:rPr>
      <w:rFonts w:ascii="Times Armenian" w:eastAsia="Times New Roman" w:hAnsi="Times Armenian" w:cs="Times New Roman"/>
      <w:sz w:val="20"/>
      <w:szCs w:val="20"/>
      <w:lang w:eastAsia="ru-RU"/>
    </w:rPr>
  </w:style>
  <w:style w:type="character" w:customStyle="1" w:styleId="a4">
    <w:name w:val="Текст сноски Знак"/>
    <w:basedOn w:val="a0"/>
    <w:link w:val="a3"/>
    <w:semiHidden/>
    <w:rsid w:val="00D976A8"/>
    <w:rPr>
      <w:rFonts w:ascii="Times Armenian" w:eastAsia="Times New Roman" w:hAnsi="Times Armenian" w:cs="Times New Roman"/>
      <w:sz w:val="20"/>
      <w:szCs w:val="20"/>
      <w:lang w:val="en" w:eastAsia="ru-RU"/>
    </w:rPr>
  </w:style>
  <w:style w:type="paragraph" w:styleId="a5">
    <w:name w:val="Body Text Indent"/>
    <w:basedOn w:val="a"/>
    <w:link w:val="a6"/>
    <w:uiPriority w:val="99"/>
    <w:semiHidden/>
    <w:unhideWhenUsed/>
    <w:rsid w:val="00755326"/>
    <w:pPr>
      <w:spacing w:after="120"/>
      <w:ind w:left="283"/>
    </w:pPr>
  </w:style>
  <w:style w:type="character" w:customStyle="1" w:styleId="a6">
    <w:name w:val="Основной текст с отступом Знак"/>
    <w:basedOn w:val="a0"/>
    <w:link w:val="a5"/>
    <w:uiPriority w:val="99"/>
    <w:semiHidden/>
    <w:rsid w:val="00755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418</Words>
  <Characters>2383</Characters>
  <Application>Microsoft Office Word</Application>
  <DocSecurity>0</DocSecurity>
  <Lines>19</Lines>
  <Paragraphs>5</Paragraphs>
  <ScaleCrop>false</ScaleCrop>
  <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dcterms:created xsi:type="dcterms:W3CDTF">2022-06-27T05:23:00Z</dcterms:created>
  <dcterms:modified xsi:type="dcterms:W3CDTF">2022-06-28T08:26:00Z</dcterms:modified>
</cp:coreProperties>
</file>